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tblInd w:w="-572" w:type="dxa"/>
        <w:tblLook w:val="04A0" w:firstRow="1" w:lastRow="0" w:firstColumn="1" w:lastColumn="0" w:noHBand="0" w:noVBand="1"/>
      </w:tblPr>
      <w:tblGrid>
        <w:gridCol w:w="1560"/>
        <w:gridCol w:w="8505"/>
      </w:tblGrid>
      <w:tr w:rsidR="004510AD" w14:paraId="6050DA79" w14:textId="77777777" w:rsidTr="334A0AAC">
        <w:tc>
          <w:tcPr>
            <w:tcW w:w="1560" w:type="dxa"/>
            <w:vAlign w:val="center"/>
          </w:tcPr>
          <w:p w14:paraId="2299D033" w14:textId="77777777" w:rsidR="004510AD" w:rsidRPr="009404C2" w:rsidRDefault="004510AD" w:rsidP="00FD2906">
            <w:pPr>
              <w:jc w:val="center"/>
              <w:rPr>
                <w:b/>
                <w:bCs/>
              </w:rPr>
            </w:pPr>
            <w:bookmarkStart w:id="0" w:name="_Hlk164940051"/>
            <w:r w:rsidRPr="009404C2">
              <w:rPr>
                <w:b/>
                <w:bCs/>
              </w:rPr>
              <w:t>Axe</w:t>
            </w:r>
            <w:r>
              <w:rPr>
                <w:b/>
                <w:bCs/>
              </w:rPr>
              <w:t xml:space="preserve"> 4</w:t>
            </w:r>
          </w:p>
        </w:tc>
        <w:tc>
          <w:tcPr>
            <w:tcW w:w="8505" w:type="dxa"/>
          </w:tcPr>
          <w:p w14:paraId="01D4EB3B" w14:textId="77777777" w:rsidR="004510AD" w:rsidRPr="00465A09" w:rsidRDefault="004510AD" w:rsidP="00465A09">
            <w:pPr>
              <w:autoSpaceDE w:val="0"/>
              <w:autoSpaceDN w:val="0"/>
              <w:adjustRightInd w:val="0"/>
              <w:jc w:val="center"/>
              <w:rPr>
                <w:rFonts w:cs="CIDFont+F3"/>
                <w:b/>
                <w:bCs/>
                <w:color w:val="009239"/>
                <w:kern w:val="0"/>
              </w:rPr>
            </w:pPr>
            <w:r w:rsidRPr="00465A09">
              <w:rPr>
                <w:rFonts w:cs="CIDFont+F3"/>
                <w:b/>
                <w:bCs/>
                <w:kern w:val="0"/>
              </w:rPr>
              <w:t>Préservation du bon état de santé des abeilles et autres pollinisateurs</w:t>
            </w:r>
          </w:p>
        </w:tc>
      </w:tr>
      <w:tr w:rsidR="004510AD" w14:paraId="0194C3AF" w14:textId="77777777" w:rsidTr="334A0AAC">
        <w:trPr>
          <w:trHeight w:val="660"/>
        </w:trPr>
        <w:tc>
          <w:tcPr>
            <w:tcW w:w="1560" w:type="dxa"/>
            <w:shd w:val="clear" w:color="auto" w:fill="FAE2D5" w:themeFill="accent2" w:themeFillTint="33"/>
            <w:vAlign w:val="center"/>
          </w:tcPr>
          <w:p w14:paraId="18DA3BF6" w14:textId="02A961B8" w:rsidR="004510AD" w:rsidRPr="009404C2" w:rsidRDefault="004510AD" w:rsidP="00FD2906">
            <w:pPr>
              <w:jc w:val="center"/>
              <w:rPr>
                <w:b/>
                <w:bCs/>
              </w:rPr>
            </w:pPr>
            <w:r w:rsidRPr="009404C2">
              <w:rPr>
                <w:b/>
                <w:bCs/>
              </w:rPr>
              <w:t>Action</w:t>
            </w:r>
            <w:r>
              <w:rPr>
                <w:b/>
                <w:bCs/>
              </w:rPr>
              <w:t xml:space="preserve"> </w:t>
            </w:r>
            <w:r w:rsidR="003F3C17">
              <w:rPr>
                <w:b/>
                <w:bCs/>
              </w:rPr>
              <w:t>4</w:t>
            </w:r>
            <w:r w:rsidR="00045B35">
              <w:rPr>
                <w:b/>
                <w:bCs/>
              </w:rPr>
              <w:t xml:space="preserve"> </w:t>
            </w:r>
            <w:r w:rsidR="00045B35" w:rsidRPr="00465A09">
              <w:rPr>
                <w:b/>
                <w:bCs/>
                <w:i/>
                <w:iCs/>
                <w:sz w:val="20"/>
                <w:szCs w:val="20"/>
              </w:rPr>
              <w:t>spéciale Frelon Asiatique</w:t>
            </w:r>
          </w:p>
        </w:tc>
        <w:tc>
          <w:tcPr>
            <w:tcW w:w="8505" w:type="dxa"/>
            <w:shd w:val="clear" w:color="auto" w:fill="FAE2D5" w:themeFill="accent2" w:themeFillTint="33"/>
            <w:vAlign w:val="center"/>
          </w:tcPr>
          <w:p w14:paraId="5BFB5111" w14:textId="77777777" w:rsidR="004510AD" w:rsidRDefault="00045B35" w:rsidP="00465A09">
            <w:pPr>
              <w:autoSpaceDE w:val="0"/>
              <w:autoSpaceDN w:val="0"/>
              <w:adjustRightInd w:val="0"/>
              <w:jc w:val="center"/>
              <w:rPr>
                <w:rFonts w:cs="CIDFont+F2"/>
                <w:b/>
                <w:bCs/>
                <w:i/>
                <w:iCs/>
                <w:kern w:val="0"/>
              </w:rPr>
            </w:pPr>
            <w:r w:rsidRPr="00465A09">
              <w:rPr>
                <w:rFonts w:cs="CIDFont+F2"/>
                <w:b/>
                <w:bCs/>
                <w:kern w:val="0"/>
              </w:rPr>
              <w:t>Prévention</w:t>
            </w:r>
            <w:r w:rsidR="003F3C17" w:rsidRPr="00465A09">
              <w:rPr>
                <w:rFonts w:cs="CIDFont+F2"/>
                <w:b/>
                <w:bCs/>
                <w:kern w:val="0"/>
              </w:rPr>
              <w:t xml:space="preserve"> et lutte contre les agresseurs biologiques des colonies d’abeille domestique</w:t>
            </w:r>
            <w:r w:rsidRPr="00465A09">
              <w:rPr>
                <w:rFonts w:cs="CIDFont+F2"/>
                <w:b/>
                <w:bCs/>
                <w:kern w:val="0"/>
              </w:rPr>
              <w:t xml:space="preserve"> : </w:t>
            </w:r>
            <w:r w:rsidRPr="00465A09">
              <w:rPr>
                <w:rFonts w:cs="CIDFont+F2"/>
                <w:b/>
                <w:bCs/>
                <w:i/>
                <w:iCs/>
                <w:kern w:val="0"/>
              </w:rPr>
              <w:t>Fiche dédiée à la problématique Frelon asiatique en Grand Est</w:t>
            </w:r>
          </w:p>
          <w:p w14:paraId="073B1B58" w14:textId="6C7224B7" w:rsidR="00465A09" w:rsidRPr="00465A09" w:rsidRDefault="00465A09" w:rsidP="00465A09">
            <w:pPr>
              <w:autoSpaceDE w:val="0"/>
              <w:autoSpaceDN w:val="0"/>
              <w:adjustRightInd w:val="0"/>
              <w:jc w:val="center"/>
              <w:rPr>
                <w:rFonts w:cs="CIDFont+F2"/>
                <w:b/>
                <w:bCs/>
                <w:kern w:val="0"/>
              </w:rPr>
            </w:pPr>
            <w:r>
              <w:rPr>
                <w:rFonts w:cs="CIDFont+F2"/>
                <w:b/>
                <w:bCs/>
                <w:i/>
                <w:iCs/>
                <w:kern w:val="0"/>
              </w:rPr>
              <w:t>- Rédacteur ADA GE -</w:t>
            </w:r>
          </w:p>
        </w:tc>
      </w:tr>
      <w:tr w:rsidR="004510AD" w14:paraId="6C03E1ED" w14:textId="77777777" w:rsidTr="334A0AAC">
        <w:trPr>
          <w:trHeight w:val="556"/>
        </w:trPr>
        <w:tc>
          <w:tcPr>
            <w:tcW w:w="1560" w:type="dxa"/>
            <w:vAlign w:val="center"/>
          </w:tcPr>
          <w:p w14:paraId="4323B357" w14:textId="77777777" w:rsidR="004510AD" w:rsidRPr="009404C2" w:rsidRDefault="004510AD" w:rsidP="00FD2906">
            <w:pPr>
              <w:jc w:val="center"/>
              <w:rPr>
                <w:b/>
                <w:bCs/>
              </w:rPr>
            </w:pPr>
            <w:r w:rsidRPr="009404C2">
              <w:rPr>
                <w:b/>
                <w:bCs/>
              </w:rPr>
              <w:t>Priorité</w:t>
            </w:r>
          </w:p>
        </w:tc>
        <w:tc>
          <w:tcPr>
            <w:tcW w:w="8505" w:type="dxa"/>
          </w:tcPr>
          <w:p w14:paraId="4BA3F53C" w14:textId="6E13BA30" w:rsidR="004510AD" w:rsidRDefault="00C065EF" w:rsidP="00AB6B2F">
            <w:pPr>
              <w:jc w:val="both"/>
            </w:pPr>
            <w:r>
              <w:t>1</w:t>
            </w:r>
          </w:p>
        </w:tc>
      </w:tr>
      <w:tr w:rsidR="004510AD" w14:paraId="1BF9C62F" w14:textId="77777777" w:rsidTr="334A0AAC">
        <w:trPr>
          <w:trHeight w:val="1972"/>
        </w:trPr>
        <w:tc>
          <w:tcPr>
            <w:tcW w:w="1560" w:type="dxa"/>
            <w:vAlign w:val="center"/>
          </w:tcPr>
          <w:p w14:paraId="6BFF26D9" w14:textId="77777777" w:rsidR="004510AD" w:rsidRPr="009404C2" w:rsidRDefault="004510AD" w:rsidP="00FD2906">
            <w:pPr>
              <w:jc w:val="center"/>
              <w:rPr>
                <w:b/>
                <w:bCs/>
              </w:rPr>
            </w:pPr>
            <w:r w:rsidRPr="009404C2">
              <w:rPr>
                <w:b/>
                <w:bCs/>
              </w:rPr>
              <w:t>Objectifs</w:t>
            </w:r>
          </w:p>
        </w:tc>
        <w:tc>
          <w:tcPr>
            <w:tcW w:w="8505" w:type="dxa"/>
          </w:tcPr>
          <w:p w14:paraId="4759594A" w14:textId="77777777" w:rsidR="002E2B85" w:rsidRDefault="00C065EF" w:rsidP="002E2B85">
            <w:pPr>
              <w:jc w:val="both"/>
            </w:pPr>
            <w:r>
              <w:t>Organiser et coordonner la lutte contre le frelon asiatique en Grand Est</w:t>
            </w:r>
            <w:r w:rsidR="002E2B85">
              <w:t xml:space="preserve"> : </w:t>
            </w:r>
          </w:p>
          <w:p w14:paraId="4E1CEA3E" w14:textId="6ECBC1EA" w:rsidR="00354F36" w:rsidRDefault="334A0AAC" w:rsidP="00AB6B2F">
            <w:pPr>
              <w:pStyle w:val="Paragraphedeliste"/>
              <w:numPr>
                <w:ilvl w:val="0"/>
                <w:numId w:val="8"/>
              </w:numPr>
              <w:jc w:val="both"/>
            </w:pPr>
            <w:r>
              <w:t xml:space="preserve">Structurer et harmoniser les efforts de lutte contre le frelon asiatique en Grand Est, tout en assurant une communication efficace et continue, </w:t>
            </w:r>
            <w:r w:rsidRPr="334A0AAC">
              <w:rPr>
                <w:color w:val="000000" w:themeColor="text1"/>
              </w:rPr>
              <w:t xml:space="preserve">en partenariat </w:t>
            </w:r>
            <w:r>
              <w:t>avec les apiculteurs, pour maximiser l'impact des actions entreprises et éviter qu’elles n’aient des impacts négatifs sur d’autres compartiments de la biodiversité.</w:t>
            </w:r>
          </w:p>
          <w:p w14:paraId="68936631" w14:textId="2B0E0EBB" w:rsidR="00354F36" w:rsidRDefault="334A0AAC" w:rsidP="334A0AAC">
            <w:pPr>
              <w:pStyle w:val="Paragraphedeliste"/>
              <w:numPr>
                <w:ilvl w:val="0"/>
                <w:numId w:val="8"/>
              </w:numPr>
            </w:pPr>
            <w:r w:rsidRPr="334A0AAC">
              <w:t xml:space="preserve"> Mettre en place des réseaux de référents pour partager les meilleures pratiques et les résultats des actions entreprises.</w:t>
            </w:r>
          </w:p>
          <w:p w14:paraId="74EC21E5" w14:textId="3706AC15" w:rsidR="00715C15" w:rsidRDefault="00715C15" w:rsidP="00354F36">
            <w:pPr>
              <w:numPr>
                <w:ilvl w:val="0"/>
                <w:numId w:val="1"/>
              </w:numPr>
              <w:jc w:val="both"/>
            </w:pPr>
            <w:r>
              <w:t>Informer et sensibiliser les apiculteurs</w:t>
            </w:r>
            <w:r w:rsidR="00D527E5">
              <w:t xml:space="preserve">, </w:t>
            </w:r>
            <w:r w:rsidR="00D527E5" w:rsidRPr="00C065EF">
              <w:rPr>
                <w:color w:val="000000" w:themeColor="text1"/>
              </w:rPr>
              <w:t>les communautés de communes, les pôles territoriaux et les communes</w:t>
            </w:r>
            <w:r w:rsidRPr="00C065EF">
              <w:rPr>
                <w:color w:val="000000" w:themeColor="text1"/>
              </w:rPr>
              <w:t xml:space="preserve"> </w:t>
            </w:r>
            <w:r>
              <w:t>sur les méthodes de lutte contre le frelon asiatique et les encourager à participer activement aux efforts de contrôle.</w:t>
            </w:r>
          </w:p>
          <w:p w14:paraId="6D47F097" w14:textId="1F142DF3" w:rsidR="00354F36" w:rsidRPr="00354F36" w:rsidRDefault="00354F36" w:rsidP="00354F36">
            <w:pPr>
              <w:numPr>
                <w:ilvl w:val="0"/>
                <w:numId w:val="1"/>
              </w:numPr>
              <w:jc w:val="both"/>
            </w:pPr>
            <w:r w:rsidRPr="00354F36">
              <w:t xml:space="preserve">Organiser des sessions de formation </w:t>
            </w:r>
            <w:r w:rsidR="00715C15">
              <w:t>auprès d</w:t>
            </w:r>
            <w:r w:rsidRPr="00354F36">
              <w:t>es apiculteurs.</w:t>
            </w:r>
          </w:p>
          <w:p w14:paraId="61BDA447" w14:textId="77777777" w:rsidR="004510AD" w:rsidRDefault="00354F36" w:rsidP="00715C15">
            <w:pPr>
              <w:numPr>
                <w:ilvl w:val="0"/>
                <w:numId w:val="1"/>
              </w:numPr>
              <w:jc w:val="both"/>
            </w:pPr>
            <w:r w:rsidRPr="00354F36">
              <w:t>Diffuser des guides pratiques et des ressources informatives.</w:t>
            </w:r>
          </w:p>
          <w:p w14:paraId="29BC2EED" w14:textId="77777777" w:rsidR="00C471D0" w:rsidRDefault="78568780" w:rsidP="00715C15">
            <w:pPr>
              <w:numPr>
                <w:ilvl w:val="0"/>
                <w:numId w:val="1"/>
              </w:numPr>
              <w:jc w:val="both"/>
            </w:pPr>
            <w:r>
              <w:t>Promouvoir le site lefrelon.com pour favoriser la coordination des acteurs et la remontée d’information.</w:t>
            </w:r>
          </w:p>
          <w:p w14:paraId="184BDCC2" w14:textId="77777777" w:rsidR="007051DF" w:rsidRPr="007051DF" w:rsidRDefault="007051DF" w:rsidP="007051DF">
            <w:pPr>
              <w:pStyle w:val="Paragraphedeliste"/>
              <w:numPr>
                <w:ilvl w:val="0"/>
                <w:numId w:val="1"/>
              </w:numPr>
            </w:pPr>
            <w:r w:rsidRPr="007051DF">
              <w:t>Réaliser une enquête communale et départementale sur les aides proposées aux particuliers pour la destruction des nids et/ou l’achat de pièges.</w:t>
            </w:r>
          </w:p>
          <w:p w14:paraId="3ED567BE" w14:textId="51CB903D" w:rsidR="007051DF" w:rsidRDefault="334A0AAC" w:rsidP="00715C15">
            <w:pPr>
              <w:numPr>
                <w:ilvl w:val="0"/>
                <w:numId w:val="1"/>
              </w:numPr>
              <w:jc w:val="both"/>
            </w:pPr>
            <w:r>
              <w:t>Participer à des projets de recherches nationales (avec l’ITSAP) pour tester des nouvelles méthodes de piégeage compatibles avec l’évitement d’autres impacts sur de l’environnement.</w:t>
            </w:r>
          </w:p>
        </w:tc>
      </w:tr>
      <w:tr w:rsidR="004510AD" w14:paraId="388EE917" w14:textId="77777777" w:rsidTr="334A0AAC">
        <w:trPr>
          <w:trHeight w:val="1012"/>
        </w:trPr>
        <w:tc>
          <w:tcPr>
            <w:tcW w:w="1560" w:type="dxa"/>
            <w:vAlign w:val="center"/>
          </w:tcPr>
          <w:p w14:paraId="5834AA9A" w14:textId="77777777" w:rsidR="004510AD" w:rsidRPr="009404C2" w:rsidRDefault="004510AD" w:rsidP="00FD2906">
            <w:pPr>
              <w:jc w:val="center"/>
              <w:rPr>
                <w:b/>
                <w:bCs/>
              </w:rPr>
            </w:pPr>
            <w:r w:rsidRPr="009404C2">
              <w:rPr>
                <w:b/>
                <w:bCs/>
              </w:rPr>
              <w:t>Calendrier</w:t>
            </w:r>
          </w:p>
        </w:tc>
        <w:tc>
          <w:tcPr>
            <w:tcW w:w="8505" w:type="dxa"/>
          </w:tcPr>
          <w:p w14:paraId="34799D28" w14:textId="19511634" w:rsidR="004510AD" w:rsidRDefault="009552FF" w:rsidP="00B8334E">
            <w:r>
              <w:t>En cours et en continu</w:t>
            </w:r>
          </w:p>
        </w:tc>
      </w:tr>
      <w:tr w:rsidR="004510AD" w14:paraId="15DB4952" w14:textId="77777777" w:rsidTr="334A0AAC">
        <w:tc>
          <w:tcPr>
            <w:tcW w:w="1560" w:type="dxa"/>
            <w:vAlign w:val="center"/>
          </w:tcPr>
          <w:p w14:paraId="5D90DDDD" w14:textId="77777777" w:rsidR="004510AD" w:rsidRPr="009404C2" w:rsidRDefault="004510AD" w:rsidP="00FD2906">
            <w:pPr>
              <w:jc w:val="center"/>
              <w:rPr>
                <w:b/>
                <w:bCs/>
              </w:rPr>
            </w:pPr>
            <w:r w:rsidRPr="009404C2">
              <w:rPr>
                <w:b/>
                <w:bCs/>
              </w:rPr>
              <w:t>Contexte</w:t>
            </w:r>
          </w:p>
        </w:tc>
        <w:tc>
          <w:tcPr>
            <w:tcW w:w="8505" w:type="dxa"/>
          </w:tcPr>
          <w:p w14:paraId="132B44C9" w14:textId="34C525B2" w:rsidR="00E5073A" w:rsidRDefault="78568780" w:rsidP="00F53725">
            <w:pPr>
              <w:jc w:val="both"/>
            </w:pPr>
            <w:r>
              <w:t xml:space="preserve">En Grand Est, les premiers cas de frelons asiatiques ont été confirmés en 2015 dans plusieurs départements : l’Aube (10), la Marne (51), la Meurthe-et-Moselle (54) et la Moselle (57).  Depuis, le frelon asiatique à pattes jaunes s’est implanté sur l’ensemble de la région Grand Est. En France, les pertes annuelles pour la filière apicole dues à ce frelon sont évaluées à 11.9 millions d’euros. </w:t>
            </w:r>
            <w:hyperlink r:id="rId5">
              <w:r w:rsidRPr="009552FF">
                <w:rPr>
                  <w:rStyle w:val="Lienhypertexte"/>
                  <w:color w:val="000000" w:themeColor="text1"/>
                  <w:u w:val="none"/>
                </w:rPr>
                <w:t>En 2024, un 3</w:t>
              </w:r>
              <w:r w:rsidRPr="009552FF">
                <w:rPr>
                  <w:rStyle w:val="Lienhypertexte"/>
                  <w:color w:val="000000" w:themeColor="text1"/>
                  <w:u w:val="none"/>
                  <w:vertAlign w:val="superscript"/>
                </w:rPr>
                <w:t>ème</w:t>
              </w:r>
              <w:r w:rsidRPr="009552FF">
                <w:rPr>
                  <w:rStyle w:val="Lienhypertexte"/>
                  <w:color w:val="000000" w:themeColor="text1"/>
                  <w:u w:val="none"/>
                </w:rPr>
                <w:t xml:space="preserve"> plan de lutte national a vu le jour.</w:t>
              </w:r>
            </w:hyperlink>
            <w:r w:rsidRPr="009552FF">
              <w:rPr>
                <w:color w:val="000000" w:themeColor="text1"/>
              </w:rPr>
              <w:t xml:space="preserve"> </w:t>
            </w:r>
            <w:r>
              <w:t xml:space="preserve">Ce plan répond aux enjeux de protection des populations, des ruchers et de la biodiversité. Il est mené conjointement par les OVS, la FNOSAD, les ADA, le GNTSA, </w:t>
            </w:r>
            <w:proofErr w:type="spellStart"/>
            <w:r>
              <w:t>InterApi</w:t>
            </w:r>
            <w:proofErr w:type="spellEnd"/>
            <w:r>
              <w:t xml:space="preserve">, l’ITSAP et </w:t>
            </w:r>
            <w:proofErr w:type="spellStart"/>
            <w:r>
              <w:t>PatriNat</w:t>
            </w:r>
            <w:proofErr w:type="spellEnd"/>
            <w:r>
              <w:t xml:space="preserve"> (OFB, MNHN).</w:t>
            </w:r>
          </w:p>
          <w:p w14:paraId="7C7E59FD" w14:textId="77777777" w:rsidR="009878D9" w:rsidRDefault="009878D9" w:rsidP="00E5073A">
            <w:pPr>
              <w:jc w:val="both"/>
            </w:pPr>
          </w:p>
          <w:p w14:paraId="65522404" w14:textId="15EFB45A" w:rsidR="009878D9" w:rsidRDefault="334A0AAC" w:rsidP="334A0AAC">
            <w:pPr>
              <w:jc w:val="both"/>
              <w:rPr>
                <w:ins w:id="1" w:author="Utilisateur invité" w:date="2024-09-27T05:37:00Z" w16du:dateUtc="2024-09-27T05:37:46Z"/>
                <w:rFonts w:ascii="Aptos" w:eastAsia="Aptos" w:hAnsi="Aptos" w:cs="Aptos"/>
              </w:rPr>
            </w:pPr>
            <w:r>
              <w:t xml:space="preserve">Sans une meilleure coordination entre les différents acteurs susceptibles de collecter des données relatives au frelon asiatique, il est difficile d’évaluer avec précision l’impact de ce prédateur et, par conséquent, de mener une lutte efficace afin de limiter l’impact sur les ruchers tout en évitant les </w:t>
            </w:r>
            <w:r w:rsidRPr="334A0AAC">
              <w:rPr>
                <w:rFonts w:ascii="Aptos" w:eastAsia="Aptos" w:hAnsi="Aptos" w:cs="Aptos"/>
              </w:rPr>
              <w:t>impacts négatifs de cette lutte sur la biodiversité et notamment sur les espèces locales. De tels impacts pourraient conduire à favoriser l'installation du Frelon asiatique.</w:t>
            </w:r>
          </w:p>
          <w:p w14:paraId="3EE7ED84" w14:textId="09583FBD" w:rsidR="009878D9" w:rsidRDefault="009878D9" w:rsidP="334A0AAC">
            <w:pPr>
              <w:jc w:val="both"/>
              <w:rPr>
                <w:rFonts w:ascii="Aptos" w:eastAsia="Aptos" w:hAnsi="Aptos" w:cs="Aptos"/>
              </w:rPr>
            </w:pPr>
          </w:p>
          <w:p w14:paraId="24281293" w14:textId="77777777" w:rsidR="009878D9" w:rsidRDefault="009878D9" w:rsidP="00E5073A">
            <w:pPr>
              <w:jc w:val="both"/>
            </w:pPr>
          </w:p>
          <w:p w14:paraId="37BE2D44" w14:textId="35309745" w:rsidR="00E5073A" w:rsidRDefault="00E5073A" w:rsidP="00E5073A">
            <w:pPr>
              <w:jc w:val="both"/>
            </w:pPr>
            <w:r w:rsidRPr="00E5073A">
              <w:t xml:space="preserve">Le 11 avril 2024, le Sénat a adopté à l'unanimité une proposition de loi destinée à lutter contre la prolifération du frelon asiatique et à protéger la filière apicole. Cette proposition de loi doit encore être examinée par l'Assemblée nationale. Le texte prévoit la mise en place d'un plan national de lutte contre le frelon asiatique, associant l'État, les </w:t>
            </w:r>
            <w:r w:rsidRPr="00E5073A">
              <w:lastRenderedPageBreak/>
              <w:t xml:space="preserve">scientifiques et les acteurs locaux. Ce plan comprendra des indicateurs de suivi de la prolifération de cette espèce. </w:t>
            </w:r>
          </w:p>
        </w:tc>
      </w:tr>
      <w:tr w:rsidR="004510AD" w14:paraId="44C1763A" w14:textId="77777777" w:rsidTr="334A0AAC">
        <w:tc>
          <w:tcPr>
            <w:tcW w:w="1560" w:type="dxa"/>
            <w:vAlign w:val="center"/>
          </w:tcPr>
          <w:p w14:paraId="18988A6F" w14:textId="77777777" w:rsidR="004510AD" w:rsidRPr="009404C2" w:rsidRDefault="004510AD" w:rsidP="00FD2906">
            <w:pPr>
              <w:jc w:val="center"/>
              <w:rPr>
                <w:b/>
                <w:bCs/>
              </w:rPr>
            </w:pPr>
            <w:r w:rsidRPr="009404C2">
              <w:rPr>
                <w:b/>
                <w:bCs/>
              </w:rPr>
              <w:lastRenderedPageBreak/>
              <w:t>Description</w:t>
            </w:r>
          </w:p>
        </w:tc>
        <w:tc>
          <w:tcPr>
            <w:tcW w:w="8505" w:type="dxa"/>
          </w:tcPr>
          <w:p w14:paraId="3DCADD08" w14:textId="1278B081" w:rsidR="006A100F" w:rsidRPr="00AB6B2F" w:rsidRDefault="00045B35" w:rsidP="00AB6B2F">
            <w:pPr>
              <w:pStyle w:val="Paragraphedeliste"/>
              <w:widowControl w:val="0"/>
              <w:numPr>
                <w:ilvl w:val="0"/>
                <w:numId w:val="5"/>
              </w:numPr>
              <w:spacing w:before="80"/>
              <w:rPr>
                <w:b/>
                <w:bCs/>
              </w:rPr>
            </w:pPr>
            <w:r w:rsidRPr="00FA5A6E">
              <w:rPr>
                <w:b/>
                <w:bCs/>
              </w:rPr>
              <w:t>Mise en</w:t>
            </w:r>
            <w:r w:rsidR="00F84EF9" w:rsidRPr="00FA5A6E">
              <w:rPr>
                <w:b/>
                <w:bCs/>
              </w:rPr>
              <w:t xml:space="preserve"> place d’un comité </w:t>
            </w:r>
            <w:r w:rsidR="00537029" w:rsidRPr="00FA5A6E">
              <w:rPr>
                <w:b/>
                <w:bCs/>
              </w:rPr>
              <w:t>de pilotage régional</w:t>
            </w:r>
          </w:p>
          <w:p w14:paraId="351C300C" w14:textId="41E8EA22" w:rsidR="00537029" w:rsidRDefault="00537029" w:rsidP="00AB6B2F">
            <w:pPr>
              <w:pStyle w:val="Paragraphedeliste"/>
              <w:widowControl w:val="0"/>
              <w:numPr>
                <w:ilvl w:val="0"/>
                <w:numId w:val="12"/>
              </w:numPr>
              <w:jc w:val="both"/>
            </w:pPr>
            <w:r w:rsidRPr="00537029">
              <w:t>Recenser les difficultés auprès des référents départementaux</w:t>
            </w:r>
          </w:p>
          <w:p w14:paraId="6D675097" w14:textId="075ACFF7" w:rsidR="00537029" w:rsidRDefault="00537029" w:rsidP="00AB6B2F">
            <w:pPr>
              <w:pStyle w:val="Paragraphedeliste"/>
              <w:widowControl w:val="0"/>
              <w:numPr>
                <w:ilvl w:val="0"/>
                <w:numId w:val="12"/>
              </w:numPr>
              <w:jc w:val="both"/>
            </w:pPr>
            <w:r w:rsidRPr="00537029">
              <w:t>Réaliser le bilan annuel de la région à partir des données fournies par les référents départementaux, bilan qui est transmis au Comité de pilotage national</w:t>
            </w:r>
          </w:p>
          <w:p w14:paraId="09D34D94" w14:textId="2234B974" w:rsidR="00537029" w:rsidRDefault="334A0AAC" w:rsidP="00AB6B2F">
            <w:pPr>
              <w:pStyle w:val="Paragraphedeliste"/>
              <w:widowControl w:val="0"/>
              <w:numPr>
                <w:ilvl w:val="0"/>
                <w:numId w:val="12"/>
              </w:numPr>
              <w:jc w:val="both"/>
            </w:pPr>
            <w:r>
              <w:t>Etablir le plan de lutte pour l’année suivante, en lien avec les Comités de pilotage et les référents départementaux</w:t>
            </w:r>
            <w:r w:rsidR="00973FE9">
              <w:t xml:space="preserve">, et </w:t>
            </w:r>
            <w:r>
              <w:t>communique</w:t>
            </w:r>
            <w:r w:rsidR="00973FE9">
              <w:t>r</w:t>
            </w:r>
            <w:r>
              <w:t xml:space="preserve"> auprès des acteurs régionaux</w:t>
            </w:r>
          </w:p>
          <w:p w14:paraId="6FE4E805" w14:textId="2C649C75" w:rsidR="00537029" w:rsidRDefault="00537029" w:rsidP="00AB6B2F">
            <w:pPr>
              <w:pStyle w:val="Paragraphedeliste"/>
              <w:widowControl w:val="0"/>
              <w:numPr>
                <w:ilvl w:val="0"/>
                <w:numId w:val="12"/>
              </w:numPr>
              <w:jc w:val="both"/>
            </w:pPr>
            <w:r w:rsidRPr="00537029">
              <w:t>Rechercher des financements pour la mise en place du plan de lutte</w:t>
            </w:r>
            <w:r w:rsidR="00045B35">
              <w:t xml:space="preserve"> (fond vert, département, UE…)</w:t>
            </w:r>
          </w:p>
          <w:p w14:paraId="07BA040A" w14:textId="715A6BE8" w:rsidR="00341923" w:rsidRPr="00AB6B2F" w:rsidRDefault="00537029" w:rsidP="00AB6B2F">
            <w:pPr>
              <w:pStyle w:val="Paragraphedeliste"/>
              <w:widowControl w:val="0"/>
              <w:numPr>
                <w:ilvl w:val="0"/>
                <w:numId w:val="5"/>
              </w:numPr>
              <w:spacing w:before="80"/>
              <w:rPr>
                <w:b/>
                <w:bCs/>
              </w:rPr>
            </w:pPr>
            <w:r w:rsidRPr="00FA5A6E">
              <w:rPr>
                <w:b/>
                <w:bCs/>
              </w:rPr>
              <w:t>Mise en place d’un comité de pilotage départemental</w:t>
            </w:r>
          </w:p>
          <w:p w14:paraId="19C2CBCC" w14:textId="47844C77" w:rsidR="00537029" w:rsidRDefault="00537029" w:rsidP="00AB6B2F">
            <w:pPr>
              <w:pStyle w:val="Paragraphedeliste"/>
              <w:widowControl w:val="0"/>
              <w:numPr>
                <w:ilvl w:val="0"/>
                <w:numId w:val="9"/>
              </w:numPr>
            </w:pPr>
            <w:r>
              <w:t>I</w:t>
            </w:r>
            <w:r w:rsidRPr="00537029">
              <w:t xml:space="preserve">nformation et </w:t>
            </w:r>
            <w:r>
              <w:t>f</w:t>
            </w:r>
            <w:r w:rsidRPr="00537029">
              <w:t>ormation au niveau local</w:t>
            </w:r>
          </w:p>
          <w:p w14:paraId="542E1B0C" w14:textId="24A6DAB1" w:rsidR="00537029" w:rsidRDefault="00537029" w:rsidP="00AB6B2F">
            <w:pPr>
              <w:pStyle w:val="Paragraphedeliste"/>
              <w:widowControl w:val="0"/>
              <w:numPr>
                <w:ilvl w:val="0"/>
                <w:numId w:val="10"/>
              </w:numPr>
            </w:pPr>
            <w:r>
              <w:t>C</w:t>
            </w:r>
            <w:r w:rsidRPr="00537029">
              <w:t>oordination et mise en œuvre opérationnelle du plan de lutte</w:t>
            </w:r>
            <w:r w:rsidR="007C17A7">
              <w:t xml:space="preserve"> national</w:t>
            </w:r>
          </w:p>
          <w:p w14:paraId="1A422A91" w14:textId="1B052E51" w:rsidR="00537029" w:rsidRDefault="00537029" w:rsidP="00AB6B2F">
            <w:pPr>
              <w:pStyle w:val="Paragraphedeliste"/>
              <w:widowControl w:val="0"/>
              <w:numPr>
                <w:ilvl w:val="0"/>
                <w:numId w:val="10"/>
              </w:numPr>
            </w:pPr>
            <w:r>
              <w:t>R</w:t>
            </w:r>
            <w:r w:rsidRPr="00537029">
              <w:t>ecensement des désinsectiseurs</w:t>
            </w:r>
          </w:p>
          <w:p w14:paraId="38871B5D" w14:textId="3FA1646E" w:rsidR="00537029" w:rsidRDefault="00537029" w:rsidP="00AB6B2F">
            <w:pPr>
              <w:pStyle w:val="Paragraphedeliste"/>
              <w:widowControl w:val="0"/>
              <w:numPr>
                <w:ilvl w:val="0"/>
                <w:numId w:val="10"/>
              </w:numPr>
            </w:pPr>
            <w:r>
              <w:t>A</w:t>
            </w:r>
            <w:r w:rsidRPr="00537029">
              <w:t>nimation des réseaux de</w:t>
            </w:r>
            <w:r>
              <w:t xml:space="preserve"> référents, de</w:t>
            </w:r>
            <w:r w:rsidRPr="00537029">
              <w:t xml:space="preserve"> piégeurs et </w:t>
            </w:r>
            <w:r>
              <w:t xml:space="preserve">de </w:t>
            </w:r>
            <w:r w:rsidRPr="00537029">
              <w:t>désinsectiseurs</w:t>
            </w:r>
          </w:p>
          <w:p w14:paraId="4E9D2820" w14:textId="1E5399DA" w:rsidR="00537029" w:rsidRDefault="00537029" w:rsidP="00AB6B2F">
            <w:pPr>
              <w:pStyle w:val="Paragraphedeliste"/>
              <w:widowControl w:val="0"/>
              <w:numPr>
                <w:ilvl w:val="0"/>
                <w:numId w:val="10"/>
              </w:numPr>
            </w:pPr>
            <w:r>
              <w:t>C</w:t>
            </w:r>
            <w:r w:rsidRPr="00537029">
              <w:t>oordonner les actions mises en œuvre avec les collectivités locales</w:t>
            </w:r>
          </w:p>
          <w:p w14:paraId="7C30AAC7" w14:textId="1E9FB2BF" w:rsidR="00045B35" w:rsidRDefault="00537029" w:rsidP="00AB6B2F">
            <w:pPr>
              <w:pStyle w:val="Paragraphedeliste"/>
              <w:widowControl w:val="0"/>
              <w:numPr>
                <w:ilvl w:val="0"/>
                <w:numId w:val="10"/>
              </w:numPr>
            </w:pPr>
            <w:r>
              <w:t>Bilan annuel de la lutte</w:t>
            </w:r>
          </w:p>
          <w:p w14:paraId="459888AE" w14:textId="5FE658EF" w:rsidR="00F84EF9" w:rsidRPr="00FA5A6E" w:rsidRDefault="00F84EF9" w:rsidP="00FA5A6E">
            <w:pPr>
              <w:pStyle w:val="Paragraphedeliste"/>
              <w:widowControl w:val="0"/>
              <w:numPr>
                <w:ilvl w:val="0"/>
                <w:numId w:val="5"/>
              </w:numPr>
              <w:spacing w:before="80"/>
              <w:rPr>
                <w:b/>
                <w:bCs/>
              </w:rPr>
            </w:pPr>
            <w:r w:rsidRPr="00FA5A6E">
              <w:rPr>
                <w:b/>
                <w:bCs/>
              </w:rPr>
              <w:t>Outil de coordination</w:t>
            </w:r>
          </w:p>
          <w:p w14:paraId="49F67C00" w14:textId="79143760" w:rsidR="00537029" w:rsidRDefault="00F84EF9" w:rsidP="00AB6B2F">
            <w:pPr>
              <w:widowControl w:val="0"/>
              <w:spacing w:before="80"/>
              <w:jc w:val="both"/>
            </w:pPr>
            <w:r>
              <w:t xml:space="preserve">L’organisation et la mise en relation des acteurs peut se faire via la plateforme lefrelon.com, </w:t>
            </w:r>
            <w:r w:rsidR="00AB6B2F">
              <w:t>outil gratuit</w:t>
            </w:r>
            <w:r>
              <w:t xml:space="preserve"> permettant le recensement des individus et des nids de frelon asiatique, le suivi des pièges, </w:t>
            </w:r>
            <w:r w:rsidR="006A100F">
              <w:t xml:space="preserve">mais également </w:t>
            </w:r>
            <w:r>
              <w:t>la mise en relation des apiculteurs, des référents locaux et des désinsectiseurs… d’une année sur l’autre.</w:t>
            </w:r>
          </w:p>
          <w:p w14:paraId="669740FC" w14:textId="22376471" w:rsidR="00537029" w:rsidRPr="00AB6B2F" w:rsidRDefault="334A0AAC" w:rsidP="00AB6B2F">
            <w:pPr>
              <w:pStyle w:val="Paragraphedeliste"/>
              <w:numPr>
                <w:ilvl w:val="0"/>
                <w:numId w:val="5"/>
              </w:numPr>
              <w:jc w:val="both"/>
              <w:rPr>
                <w:b/>
                <w:bCs/>
              </w:rPr>
            </w:pPr>
            <w:r w:rsidRPr="334A0AAC">
              <w:rPr>
                <w:b/>
                <w:bCs/>
              </w:rPr>
              <w:t xml:space="preserve">Informer et sensibiliser les apiculteurs, </w:t>
            </w:r>
            <w:r w:rsidRPr="334A0AAC">
              <w:rPr>
                <w:b/>
                <w:bCs/>
                <w:color w:val="000000" w:themeColor="text1"/>
              </w:rPr>
              <w:t xml:space="preserve">les communautés de communes, les pôles territoriaux et les communes </w:t>
            </w:r>
            <w:r w:rsidRPr="334A0AAC">
              <w:rPr>
                <w:b/>
                <w:bCs/>
              </w:rPr>
              <w:t xml:space="preserve">sur les méthodes de lutte contre le frelon asiatique </w:t>
            </w:r>
            <w:r w:rsidRPr="334A0AAC">
              <w:rPr>
                <w:b/>
                <w:bCs/>
              </w:rPr>
              <w:t xml:space="preserve">qui correspondent aux objectifs de protection de l’abeille domestique et des autres espèces locales </w:t>
            </w:r>
            <w:r w:rsidRPr="334A0AAC">
              <w:rPr>
                <w:b/>
                <w:bCs/>
              </w:rPr>
              <w:t>et les encourager à participer activement aux efforts de contrôle.</w:t>
            </w:r>
          </w:p>
          <w:p w14:paraId="6189C9DB" w14:textId="5B33DDED" w:rsidR="005832BB" w:rsidRDefault="00537029" w:rsidP="00E81DCD">
            <w:pPr>
              <w:pStyle w:val="Paragraphedeliste"/>
              <w:widowControl w:val="0"/>
              <w:numPr>
                <w:ilvl w:val="0"/>
                <w:numId w:val="11"/>
              </w:numPr>
            </w:pPr>
            <w:r>
              <w:t>Site internet</w:t>
            </w:r>
            <w:r w:rsidR="00E81DCD">
              <w:t xml:space="preserve">, </w:t>
            </w:r>
            <w:hyperlink r:id="rId6" w:history="1">
              <w:r w:rsidR="00E81DCD" w:rsidRPr="00E81DCD">
                <w:rPr>
                  <w:color w:val="000000" w:themeColor="text1"/>
                </w:rPr>
                <w:t>b</w:t>
              </w:r>
              <w:r w:rsidRPr="00E81DCD">
                <w:rPr>
                  <w:rStyle w:val="Lienhypertexte"/>
                  <w:color w:val="000000" w:themeColor="text1"/>
                  <w:u w:val="none"/>
                </w:rPr>
                <w:t>ulletins d’informations</w:t>
              </w:r>
            </w:hyperlink>
            <w:r w:rsidR="006A100F" w:rsidRPr="00E81DCD">
              <w:rPr>
                <w:color w:val="000000" w:themeColor="text1"/>
              </w:rPr>
              <w:t xml:space="preserve">, </w:t>
            </w:r>
            <w:hyperlink r:id="rId7" w:history="1">
              <w:r w:rsidR="00045B35" w:rsidRPr="00E81DCD">
                <w:rPr>
                  <w:rStyle w:val="Lienhypertexte"/>
                  <w:color w:val="000000" w:themeColor="text1"/>
                  <w:u w:val="none"/>
                </w:rPr>
                <w:t>Flash ’abeille</w:t>
              </w:r>
            </w:hyperlink>
            <w:r w:rsidR="00CC7893" w:rsidRPr="00E81DCD">
              <w:rPr>
                <w:color w:val="000000" w:themeColor="text1"/>
              </w:rPr>
              <w:t xml:space="preserve">, </w:t>
            </w:r>
            <w:hyperlink r:id="rId8" w:history="1">
              <w:r w:rsidR="00CC7893" w:rsidRPr="00E81DCD">
                <w:rPr>
                  <w:rStyle w:val="Lienhypertexte"/>
                  <w:color w:val="000000" w:themeColor="text1"/>
                  <w:u w:val="none"/>
                </w:rPr>
                <w:t>Fiche ITSAP</w:t>
              </w:r>
            </w:hyperlink>
            <w:r w:rsidR="00E81DCD">
              <w:rPr>
                <w:rStyle w:val="Lienhypertexte"/>
                <w:color w:val="000000" w:themeColor="text1"/>
                <w:u w:val="none"/>
              </w:rPr>
              <w:t xml:space="preserve">, </w:t>
            </w:r>
            <w:r w:rsidR="005832BB">
              <w:t>F</w:t>
            </w:r>
            <w:r>
              <w:t xml:space="preserve">lash infos en direct </w:t>
            </w:r>
            <w:r w:rsidR="009878D9">
              <w:t xml:space="preserve">(par exemple, </w:t>
            </w:r>
            <w:r>
              <w:t xml:space="preserve">via l’application </w:t>
            </w:r>
            <w:hyperlink r:id="rId9" w:history="1">
              <w:proofErr w:type="spellStart"/>
              <w:r w:rsidRPr="00BC0580">
                <w:rPr>
                  <w:rStyle w:val="Lienhypertexte"/>
                </w:rPr>
                <w:t>PanneauPocket</w:t>
              </w:r>
              <w:proofErr w:type="spellEnd"/>
            </w:hyperlink>
            <w:r w:rsidR="009A11C9">
              <w:t xml:space="preserve"> mise en place en juillet 2024)</w:t>
            </w:r>
          </w:p>
          <w:p w14:paraId="4135B887" w14:textId="6A881EF4" w:rsidR="00F84EF9" w:rsidRDefault="005832BB" w:rsidP="00AB6B2F">
            <w:pPr>
              <w:pStyle w:val="Paragraphedeliste"/>
              <w:widowControl w:val="0"/>
              <w:numPr>
                <w:ilvl w:val="0"/>
                <w:numId w:val="11"/>
              </w:numPr>
            </w:pPr>
            <w:r>
              <w:t>P</w:t>
            </w:r>
            <w:r w:rsidR="00537029">
              <w:t>romotion de l’outil de coordination via la distribution de flyer</w:t>
            </w:r>
            <w:r>
              <w:t>s (rucher école, magasins apicoles…)</w:t>
            </w:r>
          </w:p>
          <w:p w14:paraId="11DC1FED" w14:textId="26ABC9AF" w:rsidR="00537029" w:rsidRDefault="00537029" w:rsidP="00AB6B2F">
            <w:pPr>
              <w:pStyle w:val="Paragraphedeliste"/>
              <w:widowControl w:val="0"/>
              <w:numPr>
                <w:ilvl w:val="0"/>
                <w:numId w:val="11"/>
              </w:numPr>
            </w:pPr>
            <w:r>
              <w:t>Organisation de session</w:t>
            </w:r>
            <w:r w:rsidR="00E97E0C">
              <w:t>s</w:t>
            </w:r>
            <w:r>
              <w:t xml:space="preserve"> de formation au sein des ruchers écoles </w:t>
            </w:r>
            <w:r w:rsidR="00045B35">
              <w:t>par les acteurs régionaux (GDS, ADA, FRAGE)</w:t>
            </w:r>
          </w:p>
        </w:tc>
      </w:tr>
      <w:tr w:rsidR="004510AD" w14:paraId="0DE8B76B" w14:textId="77777777" w:rsidTr="334A0AAC">
        <w:trPr>
          <w:trHeight w:val="878"/>
        </w:trPr>
        <w:tc>
          <w:tcPr>
            <w:tcW w:w="1560" w:type="dxa"/>
            <w:vAlign w:val="center"/>
          </w:tcPr>
          <w:p w14:paraId="4CE17293" w14:textId="77777777" w:rsidR="004510AD" w:rsidRPr="009404C2" w:rsidRDefault="004510AD" w:rsidP="00FD2906">
            <w:pPr>
              <w:jc w:val="center"/>
              <w:rPr>
                <w:b/>
                <w:bCs/>
              </w:rPr>
            </w:pPr>
            <w:r w:rsidRPr="009404C2">
              <w:rPr>
                <w:b/>
                <w:bCs/>
              </w:rPr>
              <w:t>Action(s) associée(s)</w:t>
            </w:r>
          </w:p>
        </w:tc>
        <w:tc>
          <w:tcPr>
            <w:tcW w:w="8505" w:type="dxa"/>
          </w:tcPr>
          <w:p w14:paraId="5C9A66EE" w14:textId="6BEC1D66" w:rsidR="004510AD" w:rsidRDefault="00853573" w:rsidP="00853573">
            <w:r w:rsidRPr="00853573">
              <w:t>Axe 2 – action</w:t>
            </w:r>
            <w:r w:rsidR="00862D38">
              <w:t>s</w:t>
            </w:r>
            <w:r w:rsidRPr="00853573">
              <w:t xml:space="preserve"> 1</w:t>
            </w:r>
            <w:r w:rsidR="00862D38">
              <w:t xml:space="preserve"> et 2</w:t>
            </w:r>
          </w:p>
          <w:p w14:paraId="6287C6F6" w14:textId="3C7885C2" w:rsidR="00853573" w:rsidRPr="00853573" w:rsidRDefault="00FB618A" w:rsidP="00853573">
            <w:r>
              <w:t xml:space="preserve">Axe 4 </w:t>
            </w:r>
            <w:r w:rsidR="00712779">
              <w:t>–</w:t>
            </w:r>
            <w:r>
              <w:t xml:space="preserve"> </w:t>
            </w:r>
            <w:r w:rsidR="00712779">
              <w:t>action 3</w:t>
            </w:r>
          </w:p>
        </w:tc>
      </w:tr>
      <w:tr w:rsidR="004510AD" w14:paraId="23AE8A46" w14:textId="77777777" w:rsidTr="334A0AAC">
        <w:tc>
          <w:tcPr>
            <w:tcW w:w="1560" w:type="dxa"/>
            <w:vAlign w:val="center"/>
          </w:tcPr>
          <w:p w14:paraId="33D13480" w14:textId="77777777" w:rsidR="004510AD" w:rsidRPr="009404C2" w:rsidRDefault="004510AD" w:rsidP="00FD2906">
            <w:pPr>
              <w:jc w:val="center"/>
              <w:rPr>
                <w:b/>
                <w:bCs/>
              </w:rPr>
            </w:pPr>
            <w:r w:rsidRPr="009404C2">
              <w:rPr>
                <w:b/>
                <w:bCs/>
              </w:rPr>
              <w:t>Indicateurs de résultats</w:t>
            </w:r>
          </w:p>
        </w:tc>
        <w:tc>
          <w:tcPr>
            <w:tcW w:w="8505" w:type="dxa"/>
          </w:tcPr>
          <w:p w14:paraId="7C00FA95" w14:textId="77777777" w:rsidR="005832BB" w:rsidRDefault="005832BB" w:rsidP="00FD2906">
            <w:r w:rsidRPr="005832BB">
              <w:t>Nombre de nids de frelons (primaires/secondaires) détruits par mois</w:t>
            </w:r>
          </w:p>
          <w:p w14:paraId="2A9050A7" w14:textId="53AD4B49" w:rsidR="000E51A8" w:rsidRDefault="005832BB" w:rsidP="00FD2906">
            <w:r w:rsidRPr="005832BB">
              <w:t xml:space="preserve">Nombre </w:t>
            </w:r>
            <w:r w:rsidR="000E51A8">
              <w:t xml:space="preserve">et nature </w:t>
            </w:r>
            <w:r w:rsidRPr="005832BB">
              <w:t>de</w:t>
            </w:r>
            <w:r w:rsidR="000E51A8">
              <w:t>s</w:t>
            </w:r>
            <w:r w:rsidRPr="005832BB">
              <w:t xml:space="preserve"> pièges de printemps installés (Si possible : nombre de pièges installés par commune) </w:t>
            </w:r>
            <w:r>
              <w:t>et résultats</w:t>
            </w:r>
          </w:p>
          <w:p w14:paraId="614809D8" w14:textId="61B50109" w:rsidR="007C17A7" w:rsidRDefault="001827F2" w:rsidP="00FD2906">
            <w:r>
              <w:t xml:space="preserve">Suivi de l’évolution des dépenses </w:t>
            </w:r>
            <w:r w:rsidR="000667DF">
              <w:t>pour la lutte contre le Frelon asiatique en Grand Est</w:t>
            </w:r>
            <w:r w:rsidR="006F1661">
              <w:t xml:space="preserve"> (Coût du piégeage, de la destruction et du temps de travail)</w:t>
            </w:r>
          </w:p>
        </w:tc>
      </w:tr>
      <w:tr w:rsidR="004510AD" w14:paraId="112A9960" w14:textId="77777777" w:rsidTr="334A0AAC">
        <w:tc>
          <w:tcPr>
            <w:tcW w:w="1560" w:type="dxa"/>
            <w:vAlign w:val="center"/>
          </w:tcPr>
          <w:p w14:paraId="79FB5AFF" w14:textId="77777777" w:rsidR="004510AD" w:rsidRPr="009404C2" w:rsidRDefault="004510AD" w:rsidP="00FD2906">
            <w:pPr>
              <w:jc w:val="center"/>
              <w:rPr>
                <w:b/>
                <w:bCs/>
              </w:rPr>
            </w:pPr>
            <w:r w:rsidRPr="009404C2">
              <w:rPr>
                <w:b/>
                <w:bCs/>
              </w:rPr>
              <w:t>Echelle(s) de travail</w:t>
            </w:r>
          </w:p>
        </w:tc>
        <w:tc>
          <w:tcPr>
            <w:tcW w:w="8505" w:type="dxa"/>
          </w:tcPr>
          <w:p w14:paraId="3ADED1FD" w14:textId="765C33E4" w:rsidR="004510AD" w:rsidRDefault="00FA70B5" w:rsidP="00E97E0C">
            <w:r>
              <w:t>Grand Est</w:t>
            </w:r>
          </w:p>
        </w:tc>
      </w:tr>
      <w:tr w:rsidR="004510AD" w14:paraId="35456052" w14:textId="77777777" w:rsidTr="334A0AAC">
        <w:tc>
          <w:tcPr>
            <w:tcW w:w="1560" w:type="dxa"/>
            <w:vAlign w:val="center"/>
          </w:tcPr>
          <w:p w14:paraId="2A4AAFC6" w14:textId="77777777" w:rsidR="004510AD" w:rsidRPr="009404C2" w:rsidRDefault="004510AD" w:rsidP="00FD2906">
            <w:pPr>
              <w:jc w:val="center"/>
              <w:rPr>
                <w:b/>
                <w:bCs/>
              </w:rPr>
            </w:pPr>
            <w:r w:rsidRPr="009404C2">
              <w:rPr>
                <w:b/>
                <w:bCs/>
              </w:rPr>
              <w:t>Evaluation financière</w:t>
            </w:r>
          </w:p>
        </w:tc>
        <w:tc>
          <w:tcPr>
            <w:tcW w:w="8505" w:type="dxa"/>
          </w:tcPr>
          <w:p w14:paraId="6E4361E2" w14:textId="77777777" w:rsidR="00EA2166" w:rsidRDefault="00C31A02" w:rsidP="00EA2166">
            <w:pPr>
              <w:jc w:val="both"/>
            </w:pPr>
            <w:r>
              <w:t>C</w:t>
            </w:r>
            <w:r w:rsidR="37BAF1DF">
              <w:t xml:space="preserve">oordination de la lutte contre le frelon asiatique </w:t>
            </w:r>
            <w:r w:rsidR="00EA2166">
              <w:t xml:space="preserve">~ </w:t>
            </w:r>
            <w:r w:rsidR="37BAF1DF">
              <w:t xml:space="preserve">20 000 €. </w:t>
            </w:r>
          </w:p>
          <w:p w14:paraId="77E202FD" w14:textId="26B82CFD" w:rsidR="004510AD" w:rsidRDefault="00EA2166" w:rsidP="00EA2166">
            <w:pPr>
              <w:jc w:val="both"/>
            </w:pPr>
            <w:r>
              <w:t xml:space="preserve">La lutte elle-même n’est pas financée. </w:t>
            </w:r>
            <w:r w:rsidR="37BAF1DF">
              <w:t>Des recherches de financements complémentaires peuvent être entreprises au niveau départemental et auprès du Fonds Vert.</w:t>
            </w:r>
            <w:r w:rsidR="007B73FC">
              <w:t xml:space="preserve"> </w:t>
            </w:r>
          </w:p>
          <w:p w14:paraId="2F56F017" w14:textId="305AF0CD" w:rsidR="00005D68" w:rsidRDefault="007B73FC" w:rsidP="00FD2906">
            <w:r>
              <w:t>F</w:t>
            </w:r>
            <w:r w:rsidR="00005D68" w:rsidRPr="00005D68">
              <w:t>inancement multipartite</w:t>
            </w:r>
            <w:r>
              <w:t xml:space="preserve"> via le plan national </w:t>
            </w:r>
            <w:r w:rsidR="00CC1E4F">
              <w:t xml:space="preserve">de lutte contre le Frelon </w:t>
            </w:r>
            <w:r w:rsidR="00594F7F">
              <w:t xml:space="preserve">asiatique </w:t>
            </w:r>
            <w:r w:rsidR="00594F7F" w:rsidRPr="00005D68">
              <w:t>(</w:t>
            </w:r>
            <w:r w:rsidR="00005D68" w:rsidRPr="00005D68">
              <w:t>État, collectivités locales et acteurs socio-économiques et sanitaires).</w:t>
            </w:r>
          </w:p>
        </w:tc>
      </w:tr>
      <w:tr w:rsidR="004510AD" w14:paraId="1D476E1A" w14:textId="77777777" w:rsidTr="334A0AAC">
        <w:tc>
          <w:tcPr>
            <w:tcW w:w="1560" w:type="dxa"/>
            <w:vAlign w:val="center"/>
          </w:tcPr>
          <w:p w14:paraId="418D0BF2" w14:textId="77777777" w:rsidR="004510AD" w:rsidRPr="009404C2" w:rsidRDefault="004510AD" w:rsidP="00FD2906">
            <w:pPr>
              <w:jc w:val="center"/>
              <w:rPr>
                <w:b/>
                <w:bCs/>
              </w:rPr>
            </w:pPr>
            <w:r w:rsidRPr="009404C2">
              <w:rPr>
                <w:b/>
                <w:bCs/>
              </w:rPr>
              <w:lastRenderedPageBreak/>
              <w:t>Pilote(s) de l’action</w:t>
            </w:r>
          </w:p>
        </w:tc>
        <w:tc>
          <w:tcPr>
            <w:tcW w:w="8505" w:type="dxa"/>
          </w:tcPr>
          <w:p w14:paraId="408DDC41" w14:textId="01A34E3F" w:rsidR="004510AD" w:rsidRDefault="00CD0074" w:rsidP="00FD2906">
            <w:r>
              <w:t>OVS</w:t>
            </w:r>
            <w:r w:rsidRPr="00CD0074">
              <w:t xml:space="preserve">, FNOSAD, ADA, GNTSA, </w:t>
            </w:r>
            <w:proofErr w:type="spellStart"/>
            <w:r w:rsidRPr="00CD0074">
              <w:t>InterApi</w:t>
            </w:r>
            <w:proofErr w:type="spellEnd"/>
            <w:r>
              <w:t xml:space="preserve">, </w:t>
            </w:r>
            <w:r w:rsidRPr="00CD0074">
              <w:t xml:space="preserve">ITSAP, </w:t>
            </w:r>
            <w:proofErr w:type="spellStart"/>
            <w:r w:rsidRPr="00CD0074">
              <w:t>PatriNat</w:t>
            </w:r>
            <w:proofErr w:type="spellEnd"/>
            <w:r w:rsidRPr="00CD0074">
              <w:t xml:space="preserve"> (OFB, MNHN).</w:t>
            </w:r>
          </w:p>
        </w:tc>
      </w:tr>
      <w:tr w:rsidR="004510AD" w14:paraId="63EC2313" w14:textId="77777777" w:rsidTr="334A0AAC">
        <w:tc>
          <w:tcPr>
            <w:tcW w:w="1560" w:type="dxa"/>
            <w:vAlign w:val="center"/>
          </w:tcPr>
          <w:p w14:paraId="58578FAB" w14:textId="77777777" w:rsidR="004510AD" w:rsidRPr="009404C2" w:rsidRDefault="004510AD" w:rsidP="00FD2906">
            <w:pPr>
              <w:jc w:val="center"/>
              <w:rPr>
                <w:b/>
                <w:bCs/>
              </w:rPr>
            </w:pPr>
            <w:r w:rsidRPr="009404C2">
              <w:rPr>
                <w:b/>
                <w:bCs/>
              </w:rPr>
              <w:t>Partenaires potentiels</w:t>
            </w:r>
          </w:p>
        </w:tc>
        <w:tc>
          <w:tcPr>
            <w:tcW w:w="8505" w:type="dxa"/>
          </w:tcPr>
          <w:p w14:paraId="322F841D" w14:textId="6C447235" w:rsidR="004510AD" w:rsidRDefault="334A0AAC" w:rsidP="00FD2906">
            <w:r>
              <w:t>FRAGE, FREDON</w:t>
            </w:r>
          </w:p>
        </w:tc>
      </w:tr>
      <w:bookmarkEnd w:id="0"/>
    </w:tbl>
    <w:p w14:paraId="1C161209" w14:textId="77777777" w:rsidR="004510AD" w:rsidRDefault="004510AD" w:rsidP="004510AD"/>
    <w:p w14:paraId="6B21B19A" w14:textId="77777777" w:rsidR="004510AD" w:rsidRDefault="004510AD"/>
    <w:sectPr w:rsidR="004510AD" w:rsidSect="004510AD">
      <w:pgSz w:w="11906" w:h="16838"/>
      <w:pgMar w:top="1417" w:right="1417" w:bottom="426" w:left="1417" w:header="708"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11C4"/>
    <w:multiLevelType w:val="hybridMultilevel"/>
    <w:tmpl w:val="64C2EA8E"/>
    <w:lvl w:ilvl="0" w:tplc="B2FC16D0">
      <w:start w:val="100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1D4ACA"/>
    <w:multiLevelType w:val="hybridMultilevel"/>
    <w:tmpl w:val="E714A12E"/>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8BE3180"/>
    <w:multiLevelType w:val="hybridMultilevel"/>
    <w:tmpl w:val="624453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6E420A"/>
    <w:multiLevelType w:val="hybridMultilevel"/>
    <w:tmpl w:val="D646D37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965476B"/>
    <w:multiLevelType w:val="hybridMultilevel"/>
    <w:tmpl w:val="BF8276B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C8B77A2"/>
    <w:multiLevelType w:val="multilevel"/>
    <w:tmpl w:val="B922C4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5ECA4870"/>
    <w:multiLevelType w:val="hybridMultilevel"/>
    <w:tmpl w:val="FA2C0114"/>
    <w:lvl w:ilvl="0" w:tplc="CFC44ACC">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470002"/>
    <w:multiLevelType w:val="hybridMultilevel"/>
    <w:tmpl w:val="24703C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75F01F0"/>
    <w:multiLevelType w:val="multilevel"/>
    <w:tmpl w:val="190E8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D654A9"/>
    <w:multiLevelType w:val="hybridMultilevel"/>
    <w:tmpl w:val="5A90A348"/>
    <w:lvl w:ilvl="0" w:tplc="B2FC16D0">
      <w:start w:val="100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C51259"/>
    <w:multiLevelType w:val="hybridMultilevel"/>
    <w:tmpl w:val="056EA78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964E1D"/>
    <w:multiLevelType w:val="hybridMultilevel"/>
    <w:tmpl w:val="E37CB790"/>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24468598">
    <w:abstractNumId w:val="5"/>
  </w:num>
  <w:num w:numId="2" w16cid:durableId="890654370">
    <w:abstractNumId w:val="6"/>
  </w:num>
  <w:num w:numId="3" w16cid:durableId="1949655015">
    <w:abstractNumId w:val="8"/>
  </w:num>
  <w:num w:numId="4" w16cid:durableId="1725325142">
    <w:abstractNumId w:val="4"/>
  </w:num>
  <w:num w:numId="5" w16cid:durableId="2006198983">
    <w:abstractNumId w:val="7"/>
  </w:num>
  <w:num w:numId="6" w16cid:durableId="1734235237">
    <w:abstractNumId w:val="9"/>
  </w:num>
  <w:num w:numId="7" w16cid:durableId="744258003">
    <w:abstractNumId w:val="0"/>
  </w:num>
  <w:num w:numId="8" w16cid:durableId="1435203474">
    <w:abstractNumId w:val="3"/>
  </w:num>
  <w:num w:numId="9" w16cid:durableId="976497226">
    <w:abstractNumId w:val="2"/>
  </w:num>
  <w:num w:numId="10" w16cid:durableId="1895853960">
    <w:abstractNumId w:val="1"/>
  </w:num>
  <w:num w:numId="11" w16cid:durableId="1834635859">
    <w:abstractNumId w:val="11"/>
  </w:num>
  <w:num w:numId="12" w16cid:durableId="50764525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tilisateur invité">
    <w15:presenceInfo w15:providerId="AD" w15:userId="S::urn:spo:anon#bb1ac5e93d9c6a126ef3a81ccdafd161c324d8d1e662797a305ec6d4f1e29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0AD"/>
    <w:rsid w:val="00005D68"/>
    <w:rsid w:val="00044908"/>
    <w:rsid w:val="00045B35"/>
    <w:rsid w:val="000667DF"/>
    <w:rsid w:val="000E51A8"/>
    <w:rsid w:val="000E5B11"/>
    <w:rsid w:val="001827F2"/>
    <w:rsid w:val="00192454"/>
    <w:rsid w:val="00194036"/>
    <w:rsid w:val="001D734C"/>
    <w:rsid w:val="00212AC5"/>
    <w:rsid w:val="002E2B85"/>
    <w:rsid w:val="00341923"/>
    <w:rsid w:val="00354F36"/>
    <w:rsid w:val="003F3C17"/>
    <w:rsid w:val="0043565A"/>
    <w:rsid w:val="004510AD"/>
    <w:rsid w:val="00465A09"/>
    <w:rsid w:val="004C0F78"/>
    <w:rsid w:val="004F33E3"/>
    <w:rsid w:val="004F54EE"/>
    <w:rsid w:val="005045FD"/>
    <w:rsid w:val="00512064"/>
    <w:rsid w:val="00531852"/>
    <w:rsid w:val="00537029"/>
    <w:rsid w:val="005832BB"/>
    <w:rsid w:val="00594E2C"/>
    <w:rsid w:val="00594F7F"/>
    <w:rsid w:val="005C211E"/>
    <w:rsid w:val="005C672A"/>
    <w:rsid w:val="005F725C"/>
    <w:rsid w:val="00612A88"/>
    <w:rsid w:val="00634CCC"/>
    <w:rsid w:val="006460ED"/>
    <w:rsid w:val="006A100F"/>
    <w:rsid w:val="006F1661"/>
    <w:rsid w:val="007051DF"/>
    <w:rsid w:val="00712779"/>
    <w:rsid w:val="00715C15"/>
    <w:rsid w:val="007B73FC"/>
    <w:rsid w:val="007C17A7"/>
    <w:rsid w:val="007D3BBC"/>
    <w:rsid w:val="007F2F31"/>
    <w:rsid w:val="00816DF3"/>
    <w:rsid w:val="00853573"/>
    <w:rsid w:val="00862D38"/>
    <w:rsid w:val="009552FF"/>
    <w:rsid w:val="00967D6E"/>
    <w:rsid w:val="00973FE9"/>
    <w:rsid w:val="009878D9"/>
    <w:rsid w:val="009A11C9"/>
    <w:rsid w:val="00A169D5"/>
    <w:rsid w:val="00AB6B2F"/>
    <w:rsid w:val="00AD397F"/>
    <w:rsid w:val="00B20D51"/>
    <w:rsid w:val="00B8334E"/>
    <w:rsid w:val="00BC0580"/>
    <w:rsid w:val="00BE1ACF"/>
    <w:rsid w:val="00BE3E64"/>
    <w:rsid w:val="00C065EF"/>
    <w:rsid w:val="00C231CC"/>
    <w:rsid w:val="00C31A02"/>
    <w:rsid w:val="00C471D0"/>
    <w:rsid w:val="00C72448"/>
    <w:rsid w:val="00C93E5E"/>
    <w:rsid w:val="00CC1E4F"/>
    <w:rsid w:val="00CC7893"/>
    <w:rsid w:val="00CD0074"/>
    <w:rsid w:val="00CE1471"/>
    <w:rsid w:val="00D527E5"/>
    <w:rsid w:val="00DA5819"/>
    <w:rsid w:val="00E14778"/>
    <w:rsid w:val="00E5073A"/>
    <w:rsid w:val="00E60223"/>
    <w:rsid w:val="00E81DCD"/>
    <w:rsid w:val="00E97E0C"/>
    <w:rsid w:val="00EA2166"/>
    <w:rsid w:val="00EE2048"/>
    <w:rsid w:val="00F13E52"/>
    <w:rsid w:val="00F32980"/>
    <w:rsid w:val="00F53725"/>
    <w:rsid w:val="00F62914"/>
    <w:rsid w:val="00F84EF9"/>
    <w:rsid w:val="00FA5A6E"/>
    <w:rsid w:val="00FA70B5"/>
    <w:rsid w:val="00FB618A"/>
    <w:rsid w:val="0CAE59C9"/>
    <w:rsid w:val="334A0AAC"/>
    <w:rsid w:val="37BAF1DF"/>
    <w:rsid w:val="78568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E0128"/>
  <w15:chartTrackingRefBased/>
  <w15:docId w15:val="{9D71A295-EB11-4E14-94F6-BAB246DE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0AD"/>
    <w:pPr>
      <w:spacing w:line="259" w:lineRule="auto"/>
    </w:pPr>
    <w:rPr>
      <w:sz w:val="22"/>
      <w:szCs w:val="22"/>
    </w:rPr>
  </w:style>
  <w:style w:type="paragraph" w:styleId="Titre1">
    <w:name w:val="heading 1"/>
    <w:basedOn w:val="Normal"/>
    <w:next w:val="Normal"/>
    <w:link w:val="Titre1Car"/>
    <w:uiPriority w:val="9"/>
    <w:qFormat/>
    <w:rsid w:val="004510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510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510A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510A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510A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510A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510A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510A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510A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10A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510A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510A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510A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510A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510A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510A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510A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510AD"/>
    <w:rPr>
      <w:rFonts w:eastAsiaTheme="majorEastAsia" w:cstheme="majorBidi"/>
      <w:color w:val="272727" w:themeColor="text1" w:themeTint="D8"/>
    </w:rPr>
  </w:style>
  <w:style w:type="paragraph" w:styleId="Titre">
    <w:name w:val="Title"/>
    <w:basedOn w:val="Normal"/>
    <w:next w:val="Normal"/>
    <w:link w:val="TitreCar"/>
    <w:uiPriority w:val="10"/>
    <w:qFormat/>
    <w:rsid w:val="004510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510A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510A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510A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510AD"/>
    <w:pPr>
      <w:spacing w:before="160"/>
      <w:jc w:val="center"/>
    </w:pPr>
    <w:rPr>
      <w:i/>
      <w:iCs/>
      <w:color w:val="404040" w:themeColor="text1" w:themeTint="BF"/>
    </w:rPr>
  </w:style>
  <w:style w:type="character" w:customStyle="1" w:styleId="CitationCar">
    <w:name w:val="Citation Car"/>
    <w:basedOn w:val="Policepardfaut"/>
    <w:link w:val="Citation"/>
    <w:uiPriority w:val="29"/>
    <w:rsid w:val="004510AD"/>
    <w:rPr>
      <w:i/>
      <w:iCs/>
      <w:color w:val="404040" w:themeColor="text1" w:themeTint="BF"/>
    </w:rPr>
  </w:style>
  <w:style w:type="paragraph" w:styleId="Paragraphedeliste">
    <w:name w:val="List Paragraph"/>
    <w:basedOn w:val="Normal"/>
    <w:uiPriority w:val="34"/>
    <w:qFormat/>
    <w:rsid w:val="004510AD"/>
    <w:pPr>
      <w:ind w:left="720"/>
      <w:contextualSpacing/>
    </w:pPr>
  </w:style>
  <w:style w:type="character" w:styleId="Accentuationintense">
    <w:name w:val="Intense Emphasis"/>
    <w:basedOn w:val="Policepardfaut"/>
    <w:uiPriority w:val="21"/>
    <w:qFormat/>
    <w:rsid w:val="004510AD"/>
    <w:rPr>
      <w:i/>
      <w:iCs/>
      <w:color w:val="0F4761" w:themeColor="accent1" w:themeShade="BF"/>
    </w:rPr>
  </w:style>
  <w:style w:type="paragraph" w:styleId="Citationintense">
    <w:name w:val="Intense Quote"/>
    <w:basedOn w:val="Normal"/>
    <w:next w:val="Normal"/>
    <w:link w:val="CitationintenseCar"/>
    <w:uiPriority w:val="30"/>
    <w:qFormat/>
    <w:rsid w:val="004510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510AD"/>
    <w:rPr>
      <w:i/>
      <w:iCs/>
      <w:color w:val="0F4761" w:themeColor="accent1" w:themeShade="BF"/>
    </w:rPr>
  </w:style>
  <w:style w:type="character" w:styleId="Rfrenceintense">
    <w:name w:val="Intense Reference"/>
    <w:basedOn w:val="Policepardfaut"/>
    <w:uiPriority w:val="32"/>
    <w:qFormat/>
    <w:rsid w:val="004510AD"/>
    <w:rPr>
      <w:b/>
      <w:bCs/>
      <w:smallCaps/>
      <w:color w:val="0F4761" w:themeColor="accent1" w:themeShade="BF"/>
      <w:spacing w:val="5"/>
    </w:rPr>
  </w:style>
  <w:style w:type="table" w:styleId="Grilledutableau">
    <w:name w:val="Table Grid"/>
    <w:basedOn w:val="TableauNormal"/>
    <w:uiPriority w:val="39"/>
    <w:rsid w:val="004510AD"/>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C0580"/>
    <w:rPr>
      <w:color w:val="467886" w:themeColor="hyperlink"/>
      <w:u w:val="single"/>
    </w:rPr>
  </w:style>
  <w:style w:type="character" w:customStyle="1" w:styleId="Mentionnonrsolue1">
    <w:name w:val="Mention non résolue1"/>
    <w:basedOn w:val="Policepardfaut"/>
    <w:uiPriority w:val="99"/>
    <w:semiHidden/>
    <w:unhideWhenUsed/>
    <w:rsid w:val="00BC0580"/>
    <w:rPr>
      <w:color w:val="605E5C"/>
      <w:shd w:val="clear" w:color="auto" w:fill="E1DFDD"/>
    </w:rPr>
  </w:style>
  <w:style w:type="character" w:styleId="Marquedecommentaire">
    <w:name w:val="annotation reference"/>
    <w:basedOn w:val="Policepardfaut"/>
    <w:uiPriority w:val="99"/>
    <w:semiHidden/>
    <w:unhideWhenUsed/>
    <w:rsid w:val="00BE1ACF"/>
    <w:rPr>
      <w:sz w:val="16"/>
      <w:szCs w:val="16"/>
    </w:rPr>
  </w:style>
  <w:style w:type="paragraph" w:styleId="Commentaire">
    <w:name w:val="annotation text"/>
    <w:basedOn w:val="Normal"/>
    <w:link w:val="CommentaireCar"/>
    <w:uiPriority w:val="99"/>
    <w:unhideWhenUsed/>
    <w:rsid w:val="00BE1ACF"/>
    <w:pPr>
      <w:spacing w:line="240" w:lineRule="auto"/>
    </w:pPr>
    <w:rPr>
      <w:sz w:val="20"/>
      <w:szCs w:val="20"/>
    </w:rPr>
  </w:style>
  <w:style w:type="character" w:customStyle="1" w:styleId="CommentaireCar">
    <w:name w:val="Commentaire Car"/>
    <w:basedOn w:val="Policepardfaut"/>
    <w:link w:val="Commentaire"/>
    <w:uiPriority w:val="99"/>
    <w:rsid w:val="00BE1ACF"/>
    <w:rPr>
      <w:sz w:val="20"/>
      <w:szCs w:val="20"/>
    </w:rPr>
  </w:style>
  <w:style w:type="paragraph" w:styleId="Objetducommentaire">
    <w:name w:val="annotation subject"/>
    <w:basedOn w:val="Commentaire"/>
    <w:next w:val="Commentaire"/>
    <w:link w:val="ObjetducommentaireCar"/>
    <w:uiPriority w:val="99"/>
    <w:semiHidden/>
    <w:unhideWhenUsed/>
    <w:rsid w:val="00BE1ACF"/>
    <w:rPr>
      <w:b/>
      <w:bCs/>
    </w:rPr>
  </w:style>
  <w:style w:type="character" w:customStyle="1" w:styleId="ObjetducommentaireCar">
    <w:name w:val="Objet du commentaire Car"/>
    <w:basedOn w:val="CommentaireCar"/>
    <w:link w:val="Objetducommentaire"/>
    <w:uiPriority w:val="99"/>
    <w:semiHidden/>
    <w:rsid w:val="00BE1ACF"/>
    <w:rPr>
      <w:b/>
      <w:bCs/>
      <w:sz w:val="20"/>
      <w:szCs w:val="20"/>
    </w:rPr>
  </w:style>
  <w:style w:type="paragraph" w:styleId="Textedebulles">
    <w:name w:val="Balloon Text"/>
    <w:basedOn w:val="Normal"/>
    <w:link w:val="TextedebullesCar"/>
    <w:uiPriority w:val="99"/>
    <w:semiHidden/>
    <w:unhideWhenUsed/>
    <w:rsid w:val="00E97E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97E0C"/>
    <w:rPr>
      <w:rFonts w:ascii="Segoe UI" w:hAnsi="Segoe UI" w:cs="Segoe UI"/>
      <w:sz w:val="18"/>
      <w:szCs w:val="18"/>
    </w:rPr>
  </w:style>
  <w:style w:type="paragraph" w:styleId="Rvision">
    <w:name w:val="Revision"/>
    <w:hidden/>
    <w:uiPriority w:val="99"/>
    <w:semiHidden/>
    <w:rsid w:val="007D3BBC"/>
    <w:pPr>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231559">
      <w:bodyDiv w:val="1"/>
      <w:marLeft w:val="0"/>
      <w:marRight w:val="0"/>
      <w:marTop w:val="0"/>
      <w:marBottom w:val="0"/>
      <w:divBdr>
        <w:top w:val="none" w:sz="0" w:space="0" w:color="auto"/>
        <w:left w:val="none" w:sz="0" w:space="0" w:color="auto"/>
        <w:bottom w:val="none" w:sz="0" w:space="0" w:color="auto"/>
        <w:right w:val="none" w:sz="0" w:space="0" w:color="auto"/>
      </w:divBdr>
    </w:div>
    <w:div w:id="529563346">
      <w:bodyDiv w:val="1"/>
      <w:marLeft w:val="0"/>
      <w:marRight w:val="0"/>
      <w:marTop w:val="0"/>
      <w:marBottom w:val="0"/>
      <w:divBdr>
        <w:top w:val="none" w:sz="0" w:space="0" w:color="auto"/>
        <w:left w:val="none" w:sz="0" w:space="0" w:color="auto"/>
        <w:bottom w:val="none" w:sz="0" w:space="0" w:color="auto"/>
        <w:right w:val="none" w:sz="0" w:space="0" w:color="auto"/>
      </w:divBdr>
    </w:div>
    <w:div w:id="600185640">
      <w:bodyDiv w:val="1"/>
      <w:marLeft w:val="0"/>
      <w:marRight w:val="0"/>
      <w:marTop w:val="0"/>
      <w:marBottom w:val="0"/>
      <w:divBdr>
        <w:top w:val="none" w:sz="0" w:space="0" w:color="auto"/>
        <w:left w:val="none" w:sz="0" w:space="0" w:color="auto"/>
        <w:bottom w:val="none" w:sz="0" w:space="0" w:color="auto"/>
        <w:right w:val="none" w:sz="0" w:space="0" w:color="auto"/>
      </w:divBdr>
    </w:div>
    <w:div w:id="603617360">
      <w:bodyDiv w:val="1"/>
      <w:marLeft w:val="0"/>
      <w:marRight w:val="0"/>
      <w:marTop w:val="0"/>
      <w:marBottom w:val="0"/>
      <w:divBdr>
        <w:top w:val="none" w:sz="0" w:space="0" w:color="auto"/>
        <w:left w:val="none" w:sz="0" w:space="0" w:color="auto"/>
        <w:bottom w:val="none" w:sz="0" w:space="0" w:color="auto"/>
        <w:right w:val="none" w:sz="0" w:space="0" w:color="auto"/>
      </w:divBdr>
    </w:div>
    <w:div w:id="710495812">
      <w:bodyDiv w:val="1"/>
      <w:marLeft w:val="0"/>
      <w:marRight w:val="0"/>
      <w:marTop w:val="0"/>
      <w:marBottom w:val="0"/>
      <w:divBdr>
        <w:top w:val="none" w:sz="0" w:space="0" w:color="auto"/>
        <w:left w:val="none" w:sz="0" w:space="0" w:color="auto"/>
        <w:bottom w:val="none" w:sz="0" w:space="0" w:color="auto"/>
        <w:right w:val="none" w:sz="0" w:space="0" w:color="auto"/>
      </w:divBdr>
    </w:div>
    <w:div w:id="849636842">
      <w:bodyDiv w:val="1"/>
      <w:marLeft w:val="0"/>
      <w:marRight w:val="0"/>
      <w:marTop w:val="0"/>
      <w:marBottom w:val="0"/>
      <w:divBdr>
        <w:top w:val="none" w:sz="0" w:space="0" w:color="auto"/>
        <w:left w:val="none" w:sz="0" w:space="0" w:color="auto"/>
        <w:bottom w:val="none" w:sz="0" w:space="0" w:color="auto"/>
        <w:right w:val="none" w:sz="0" w:space="0" w:color="auto"/>
      </w:divBdr>
    </w:div>
    <w:div w:id="197147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api.fr/wp-content/uploads/2024/02/Synthese_frelon_Itsap_InterApi.pdf" TargetMode="External"/><Relationship Id="rId3" Type="http://schemas.openxmlformats.org/officeDocument/2006/relationships/settings" Target="settings.xml"/><Relationship Id="rId7" Type="http://schemas.openxmlformats.org/officeDocument/2006/relationships/hyperlink" Target="https://www.ada-grand-est.org/wp-content/uploads/2024/07/FlashAbeilles-n%C2%B0-62-ADA-Grand-Est.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dsa-grand-est.fr/identification-vespa-velutina/" TargetMode="External"/><Relationship Id="rId11" Type="http://schemas.microsoft.com/office/2011/relationships/people" Target="people.xml"/><Relationship Id="rId5" Type="http://schemas.openxmlformats.org/officeDocument/2006/relationships/hyperlink" Target="https://frelonasiatique.mnhn.fr/wp-content/uploads/sites/10/2024/04/Strategie-et-plan-national-de-lutte-contre-le-frelon-asiatique-a-pattes-jaunes-v2024.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anneaupocket.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1034</Words>
  <Characters>5691</Characters>
  <Application>Microsoft Office Word</Application>
  <DocSecurity>0</DocSecurity>
  <Lines>47</Lines>
  <Paragraphs>13</Paragraphs>
  <ScaleCrop>false</ScaleCrop>
  <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Floriane KONDRATOW</dc:creator>
  <cp:keywords/>
  <dc:description/>
  <cp:lastModifiedBy>Mélanie CROMBECQUE</cp:lastModifiedBy>
  <cp:revision>50</cp:revision>
  <dcterms:created xsi:type="dcterms:W3CDTF">2024-08-03T06:31:00Z</dcterms:created>
  <dcterms:modified xsi:type="dcterms:W3CDTF">2024-10-03T13:24:00Z</dcterms:modified>
</cp:coreProperties>
</file>